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E9AE" w14:textId="7777777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</w:t>
      </w: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6A837363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500DB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zawarta w formie elektronicznej z dniem złożenia ostatniego podpisu przez przedstawicieli Stron, pomiędzy:</w:t>
      </w:r>
    </w:p>
    <w:p w14:paraId="5DE9E018" w14:textId="6FF28FE7" w:rsidR="006A4A45" w:rsidRPr="005F5C43" w:rsidRDefault="006A4A45" w:rsidP="006A4A45">
      <w:pPr>
        <w:pStyle w:val="Default"/>
        <w:spacing w:line="360" w:lineRule="auto"/>
        <w:jc w:val="both"/>
      </w:pPr>
      <w:r>
        <w:rPr>
          <w:b/>
          <w:bCs/>
        </w:rPr>
        <w:t xml:space="preserve">PKP PLK S.A. </w:t>
      </w:r>
      <w:r w:rsidRPr="005F5C43">
        <w:rPr>
          <w:b/>
          <w:bCs/>
        </w:rPr>
        <w:t>Zakład Linii Kolejowych w Sosnowcu</w:t>
      </w:r>
      <w:r w:rsidRPr="005F5C43">
        <w:t xml:space="preserve"> z siedzibą w </w:t>
      </w:r>
      <w:proofErr w:type="gramStart"/>
      <w:r w:rsidRPr="005F5C43">
        <w:t xml:space="preserve">Sosnowcu, </w:t>
      </w:r>
      <w:r>
        <w:t xml:space="preserve">  </w:t>
      </w:r>
      <w:proofErr w:type="gramEnd"/>
      <w:r>
        <w:t xml:space="preserve">                          </w:t>
      </w:r>
      <w:r w:rsidRPr="005F5C43">
        <w:t xml:space="preserve">41-200 </w:t>
      </w:r>
      <w:proofErr w:type="gramStart"/>
      <w:r w:rsidRPr="005F5C43">
        <w:t xml:space="preserve">Sosnowiec </w:t>
      </w:r>
      <w:r>
        <w:t xml:space="preserve"> </w:t>
      </w:r>
      <w:r w:rsidRPr="005F5C43">
        <w:t>ul.</w:t>
      </w:r>
      <w:proofErr w:type="gramEnd"/>
      <w:r w:rsidRPr="005F5C43">
        <w:t xml:space="preserve"> 3 Maja 16, zarejestrowaną w rejestrze przedsiębiorców prowadzonym przez Sąd Rejonowy dla miasta stołecznego Warszawy w Warszawie, XIV Wydział Gospodarczy Krajowego Rejestru Sądowego pod numerem KRS: 0000037568, o kapitale zakładowym w wysokości 3</w:t>
      </w:r>
      <w:r w:rsidR="007E289D">
        <w:t>7</w:t>
      </w:r>
      <w:r w:rsidRPr="005F5C43">
        <w:t xml:space="preserve"> </w:t>
      </w:r>
      <w:r w:rsidR="007E289D">
        <w:t>277</w:t>
      </w:r>
      <w:r w:rsidRPr="005F5C43">
        <w:t xml:space="preserve"> </w:t>
      </w:r>
      <w:r w:rsidR="007E289D">
        <w:t>023</w:t>
      </w:r>
      <w:r w:rsidRPr="005F5C43">
        <w:t xml:space="preserve"> 000,00 złotych, wpłaconym w całości, NIP: 1132316427, REGON 017319027, zwaną dalej „</w:t>
      </w:r>
      <w:r w:rsidRPr="005F5C43">
        <w:rPr>
          <w:b/>
          <w:bCs/>
        </w:rPr>
        <w:t>Zamawiającym”</w:t>
      </w:r>
      <w:r w:rsidRPr="005F5C43">
        <w:t xml:space="preserve">, reprezentowaną przez: </w:t>
      </w:r>
    </w:p>
    <w:p w14:paraId="7046EBF5" w14:textId="296EA4AA" w:rsidR="006A4A45" w:rsidRPr="005F5C43" w:rsidRDefault="00C60BFB" w:rsidP="006A4A45">
      <w:pPr>
        <w:pStyle w:val="Default"/>
        <w:numPr>
          <w:ilvl w:val="0"/>
          <w:numId w:val="5"/>
        </w:numPr>
        <w:spacing w:before="120" w:after="120" w:line="360" w:lineRule="auto"/>
        <w:rPr>
          <w:b/>
          <w:bCs/>
        </w:rPr>
      </w:pPr>
      <w:r w:rsidRPr="009C5643">
        <w:rPr>
          <w:highlight w:val="yellow"/>
          <w:rPrChange w:id="0" w:author="Grzyb Jacek" w:date="2025-11-20T11:21:00Z" w16du:dateUtc="2025-11-20T10:21:00Z">
            <w:rPr/>
          </w:rPrChange>
        </w:rPr>
        <w:t>_________________________</w:t>
      </w:r>
      <w:r w:rsidR="006A4A45" w:rsidRPr="005F5C43">
        <w:rPr>
          <w:b/>
          <w:bCs/>
        </w:rPr>
        <w:t xml:space="preserve"> – Dyrektor Zakładu </w:t>
      </w:r>
    </w:p>
    <w:p w14:paraId="6BD6FDC7" w14:textId="6B1044B3" w:rsidR="006A4A45" w:rsidRPr="006A4A45" w:rsidRDefault="00C60BFB" w:rsidP="006A4A45">
      <w:pPr>
        <w:pStyle w:val="Akapitzlist"/>
        <w:numPr>
          <w:ilvl w:val="0"/>
          <w:numId w:val="5"/>
        </w:numPr>
        <w:suppressAutoHyphens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9C5643">
        <w:rPr>
          <w:rFonts w:ascii="Arial" w:hAnsi="Arial" w:cs="Arial"/>
          <w:sz w:val="24"/>
          <w:szCs w:val="24"/>
          <w:highlight w:val="yellow"/>
          <w:rPrChange w:id="1" w:author="Grzyb Jacek" w:date="2025-11-20T11:21:00Z" w16du:dateUtc="2025-11-20T10:21:00Z">
            <w:rPr>
              <w:rFonts w:ascii="Arial" w:hAnsi="Arial" w:cs="Arial"/>
              <w:sz w:val="24"/>
              <w:szCs w:val="24"/>
            </w:rPr>
          </w:rPrChange>
        </w:rPr>
        <w:t>_________________________</w:t>
      </w:r>
      <w:r w:rsidR="006A4A45" w:rsidRPr="006A4A45">
        <w:rPr>
          <w:rFonts w:ascii="Arial" w:hAnsi="Arial" w:cs="Arial"/>
          <w:b/>
          <w:bCs/>
          <w:sz w:val="24"/>
          <w:szCs w:val="24"/>
        </w:rPr>
        <w:t xml:space="preserve"> – Z-ca Dyrektora Zakładu 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9C5643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2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3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 z siedzibą __________________,</w:t>
      </w:r>
    </w:p>
    <w:p w14:paraId="4C0FB3D8" w14:textId="77777777" w:rsidR="00C75D10" w:rsidRPr="009C5643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5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54E676B1" w:rsidR="00C75D10" w:rsidRPr="009C5643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7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NIP: ___________________, REGON _________________________, zwaną/zwanym dalej „</w:t>
      </w:r>
      <w:r w:rsidRPr="009C5643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  <w:rPrChange w:id="8" w:author="Grzyb Jacek" w:date="2025-11-20T11:21:00Z" w16du:dateUtc="2025-11-20T10:21:00Z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</w:rPrChange>
        </w:rPr>
        <w:t>Wykonawcą</w:t>
      </w:r>
      <w:proofErr w:type="gramStart"/>
      <w:r w:rsidRPr="009C5643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  <w:rPrChange w:id="9" w:author="Grzyb Jacek" w:date="2025-11-20T11:21:00Z" w16du:dateUtc="2025-11-20T10:21:00Z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</w:rPrChange>
        </w:rPr>
        <w:t>”</w:t>
      </w:r>
      <w:r w:rsidRPr="009C5643">
        <w:rPr>
          <w:rFonts w:ascii="Arial" w:eastAsia="Times New Roman" w:hAnsi="Arial" w:cs="Arial"/>
          <w:sz w:val="24"/>
          <w:szCs w:val="24"/>
          <w:highlight w:val="yellow"/>
          <w:vertAlign w:val="superscript"/>
          <w:lang w:eastAsia="pl-PL"/>
          <w:rPrChange w:id="10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vertAlign w:val="superscript"/>
              <w:lang w:eastAsia="pl-PL"/>
            </w:rPr>
          </w:rPrChange>
        </w:rPr>
        <w:t xml:space="preserve"> </w:t>
      </w: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1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,</w:t>
      </w:r>
      <w:proofErr w:type="gramEnd"/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2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 reprezentowaną przez:</w:t>
      </w:r>
    </w:p>
    <w:p w14:paraId="0DB526D9" w14:textId="77777777" w:rsidR="00C75D10" w:rsidRPr="009C5643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3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4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_______________________________________________________________</w:t>
      </w:r>
    </w:p>
    <w:p w14:paraId="79A00F12" w14:textId="77777777" w:rsidR="00C75D10" w:rsidRPr="009C5643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5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6" w:author="Grzyb Jacek" w:date="2025-11-20T11:21:00Z" w16du:dateUtc="2025-11-20T10:2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proofErr w:type="gramStart"/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</w:t>
      </w:r>
      <w:proofErr w:type="gramEnd"/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51050A7A" w14:textId="5CFA35E9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umowy Nr </w:t>
      </w: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17" w:author="Grzyb Jacek" w:date="2025-11-20T11:22:00Z" w16du:dateUtc="2025-11-20T10:22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 z dnia __-__-20</w:t>
      </w:r>
      <w:del w:id="18" w:author="Grzyb Jacek" w:date="2025-11-20T11:21:00Z" w16du:dateUtc="2025-11-20T10:21:00Z">
        <w:r w:rsidRPr="009C5643" w:rsidDel="009C5643">
          <w:rPr>
            <w:rFonts w:ascii="Arial" w:eastAsia="Times New Roman" w:hAnsi="Arial" w:cs="Arial"/>
            <w:sz w:val="24"/>
            <w:szCs w:val="24"/>
            <w:highlight w:val="yellow"/>
            <w:lang w:eastAsia="pl-PL"/>
            <w:rPrChange w:id="19" w:author="Grzyb Jacek" w:date="2025-11-20T11:22:00Z" w16du:dateUtc="2025-11-20T10:22:00Z"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rPrChange>
          </w:rPr>
          <w:delText>__ </w:delText>
        </w:r>
      </w:del>
      <w:ins w:id="20" w:author="Grzyb Jacek" w:date="2025-11-20T11:21:00Z" w16du:dateUtc="2025-11-20T10:21:00Z">
        <w:r w:rsidR="009C5643" w:rsidRPr="009C5643">
          <w:rPr>
            <w:rFonts w:ascii="Arial" w:eastAsia="Times New Roman" w:hAnsi="Arial" w:cs="Arial"/>
            <w:sz w:val="24"/>
            <w:szCs w:val="24"/>
            <w:highlight w:val="yellow"/>
            <w:lang w:eastAsia="pl-PL"/>
            <w:rPrChange w:id="21" w:author="Grzyb Jacek" w:date="2025-11-20T11:22:00Z" w16du:dateUtc="2025-11-20T10:22:00Z"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rPrChange>
          </w:rPr>
          <w:t>2</w:t>
        </w:r>
      </w:ins>
      <w:ins w:id="22" w:author="Grzyb Jacek" w:date="2025-11-20T11:22:00Z" w16du:dateUtc="2025-11-20T10:22:00Z">
        <w:r w:rsidR="009C5643" w:rsidRPr="009C5643">
          <w:rPr>
            <w:rFonts w:ascii="Arial" w:eastAsia="Times New Roman" w:hAnsi="Arial" w:cs="Arial"/>
            <w:sz w:val="24"/>
            <w:szCs w:val="24"/>
            <w:highlight w:val="yellow"/>
            <w:lang w:eastAsia="pl-PL"/>
            <w:rPrChange w:id="23" w:author="Grzyb Jacek" w:date="2025-11-20T11:22:00Z" w16du:dateUtc="2025-11-20T10:22:00Z"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rPrChange>
          </w:rPr>
          <w:t>5</w:t>
        </w:r>
      </w:ins>
      <w:ins w:id="24" w:author="Grzyb Jacek" w:date="2025-11-20T11:21:00Z" w16du:dateUtc="2025-11-20T10:21:00Z">
        <w:r w:rsidR="009C5643" w:rsidRPr="00C75D10">
          <w:rPr>
            <w:rFonts w:ascii="Arial" w:eastAsia="Times New Roman" w:hAnsi="Arial" w:cs="Arial"/>
            <w:sz w:val="24"/>
            <w:szCs w:val="24"/>
            <w:lang w:eastAsia="pl-PL"/>
          </w:rPr>
          <w:t> 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>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</w:t>
      </w:r>
      <w:r w:rsidRPr="009C5643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25" w:author="Grzyb Jacek" w:date="2025-11-20T11:22:00Z" w16du:dateUtc="2025-11-20T10:22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__-__- 20</w:t>
      </w:r>
      <w:del w:id="26" w:author="Grzyb Jacek" w:date="2025-11-20T11:22:00Z" w16du:dateUtc="2025-11-20T10:22:00Z">
        <w:r w:rsidRPr="009C5643" w:rsidDel="009C5643">
          <w:rPr>
            <w:rFonts w:ascii="Arial" w:eastAsia="Times New Roman" w:hAnsi="Arial" w:cs="Arial"/>
            <w:sz w:val="24"/>
            <w:szCs w:val="24"/>
            <w:highlight w:val="yellow"/>
            <w:lang w:eastAsia="pl-PL"/>
            <w:rPrChange w:id="27" w:author="Grzyb Jacek" w:date="2025-11-20T11:22:00Z" w16du:dateUtc="2025-11-20T10:22:00Z"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rPrChange>
          </w:rPr>
          <w:delText>___ </w:delText>
        </w:r>
      </w:del>
      <w:ins w:id="28" w:author="Grzyb Jacek" w:date="2025-11-20T11:22:00Z" w16du:dateUtc="2025-11-20T10:22:00Z">
        <w:r w:rsidR="009C5643" w:rsidRPr="009C5643">
          <w:rPr>
            <w:rFonts w:ascii="Arial" w:eastAsia="Times New Roman" w:hAnsi="Arial" w:cs="Arial"/>
            <w:sz w:val="24"/>
            <w:szCs w:val="24"/>
            <w:highlight w:val="yellow"/>
            <w:lang w:eastAsia="pl-PL"/>
            <w:rPrChange w:id="29" w:author="Grzyb Jacek" w:date="2025-11-20T11:22:00Z" w16du:dateUtc="2025-11-20T10:22:00Z"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rPrChange>
          </w:rPr>
          <w:t>25</w:t>
        </w:r>
        <w:r w:rsidR="009C5643" w:rsidRPr="00C75D10">
          <w:rPr>
            <w:rFonts w:ascii="Arial" w:eastAsia="Times New Roman" w:hAnsi="Arial" w:cs="Arial"/>
            <w:sz w:val="24"/>
            <w:szCs w:val="24"/>
            <w:lang w:eastAsia="pl-PL"/>
          </w:rPr>
          <w:t> 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r. do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="007E289D" w:rsidRPr="007E289D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D56033">
        <w:rPr>
          <w:rFonts w:ascii="Arial" w:eastAsia="Times New Roman" w:hAnsi="Arial" w:cs="Arial"/>
          <w:sz w:val="24"/>
          <w:szCs w:val="24"/>
          <w:lang w:eastAsia="pl-PL"/>
        </w:rPr>
        <w:t>Utrzymania i serwisowania urządzeń teletechnicznych SDIP na terenie Zakładu Linii Kolejowych w Sosnowcu</w:t>
      </w:r>
      <w:r w:rsidR="007E289D" w:rsidRPr="007E289D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7E289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3AD7EA1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</w:t>
      </w:r>
      <w:r w:rsidR="001847BE">
        <w:rPr>
          <w:rFonts w:ascii="Arial" w:eastAsia="Times New Roman" w:hAnsi="Arial" w:cs="Arial"/>
          <w:sz w:val="24"/>
          <w:szCs w:val="24"/>
          <w:lang w:eastAsia="pl-PL"/>
        </w:rPr>
        <w:t xml:space="preserve">dotyczących </w:t>
      </w:r>
      <w:r w:rsidR="001847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A3B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</w:t>
      </w:r>
      <w:r w:rsidR="00E01367">
        <w:rPr>
          <w:rFonts w:ascii="Arial" w:eastAsia="Times New Roman" w:hAnsi="Arial" w:cs="Arial"/>
          <w:sz w:val="24"/>
          <w:szCs w:val="24"/>
          <w:lang w:eastAsia="pl-PL"/>
        </w:rPr>
        <w:t xml:space="preserve">tj. </w:t>
      </w:r>
      <w:r w:rsidR="00E01367" w:rsidRPr="00625FFF">
        <w:rPr>
          <w:rFonts w:ascii="Arial" w:eastAsia="Times New Roman" w:hAnsi="Arial" w:cs="Arial"/>
          <w:sz w:val="24"/>
          <w:szCs w:val="24"/>
          <w:lang w:eastAsia="pl-PL"/>
        </w:rPr>
        <w:t>Dz. U. z 2022 r., poz.1233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lub tajemnicę przedsiębiorcy w rozumieniu ustawy z dnia 6 września 2001r. o dostępie do informacji publicznej (</w:t>
      </w:r>
      <w:r w:rsidR="00E01367">
        <w:rPr>
          <w:rFonts w:ascii="Arial" w:eastAsia="Times New Roman" w:hAnsi="Arial" w:cs="Arial"/>
          <w:sz w:val="24"/>
          <w:szCs w:val="24"/>
          <w:lang w:eastAsia="pl-PL"/>
        </w:rPr>
        <w:t xml:space="preserve">tj. </w:t>
      </w:r>
      <w:r w:rsidR="00E01367" w:rsidRPr="00625FFF">
        <w:rPr>
          <w:rFonts w:ascii="Arial" w:eastAsia="Times New Roman" w:hAnsi="Arial" w:cs="Arial"/>
          <w:sz w:val="24"/>
          <w:szCs w:val="24"/>
          <w:lang w:eastAsia="pl-PL"/>
        </w:rPr>
        <w:t>Dz. U. z 2022 r., poz. 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przez  osoby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30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3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31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31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08607B9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7828B0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za  działania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</w:t>
      </w:r>
      <w:proofErr w:type="gramStart"/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ponosił odpowiedzialność za działania i zaniechania osób, o których mowa w ust. 6 powyżej, jak za swoje własne działania i zaniechania.</w:t>
      </w:r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proofErr w:type="gramEnd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7E698961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</w:t>
      </w:r>
      <w:r w:rsidR="009A3B38">
        <w:rPr>
          <w:rFonts w:ascii="Arial" w:eastAsia="Times New Roman" w:hAnsi="Arial" w:cs="Arial"/>
          <w:sz w:val="24"/>
          <w:szCs w:val="24"/>
          <w:lang w:eastAsia="pl-PL"/>
        </w:rPr>
        <w:t xml:space="preserve">przed przekazaniem </w:t>
      </w:r>
      <w:r w:rsidR="009A3B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Informacji,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186D6263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o którym mowa </w:t>
      </w:r>
      <w:r w:rsidR="00FD201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</w:t>
      </w:r>
      <w:proofErr w:type="gramStart"/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dokonane  przed</w:t>
      </w:r>
      <w:proofErr w:type="gramEnd"/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</w:t>
      </w:r>
      <w:proofErr w:type="gramStart"/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nie stanowiący</w:t>
      </w:r>
      <w:proofErr w:type="gramEnd"/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32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33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33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32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przez  niego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37FC1493" w14:textId="2FFF7D01" w:rsidR="00C75D10" w:rsidRPr="00083F67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</w:t>
      </w:r>
      <w:r w:rsidR="00083F6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(w tym materiały w formie pisemnej, elektroniczne nośniki informacji), w sposób </w:t>
      </w:r>
      <w:r w:rsidR="00792FAF">
        <w:rPr>
          <w:rFonts w:ascii="Arial" w:eastAsia="Times New Roman" w:hAnsi="Arial" w:cs="Arial"/>
          <w:sz w:val="24"/>
          <w:szCs w:val="24"/>
          <w:lang w:eastAsia="pl-PL"/>
        </w:rPr>
        <w:t xml:space="preserve">zapewniający ochronę przed dostępem osób nieuprawnionych, przy czym w przypadku elektronicznego przekazywania </w:t>
      </w:r>
      <w:r w:rsidR="00792F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792FAF" w:rsidRPr="00792F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nformacji</w:t>
      </w:r>
      <w:r w:rsidR="00792F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proofErr w:type="gramStart"/>
      <w:r w:rsidR="00792F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792FAF">
        <w:rPr>
          <w:rFonts w:ascii="Arial" w:eastAsia="Times New Roman" w:hAnsi="Arial" w:cs="Arial"/>
          <w:sz w:val="24"/>
          <w:szCs w:val="24"/>
          <w:lang w:eastAsia="pl-PL"/>
        </w:rPr>
        <w:t xml:space="preserve"> zapewni</w:t>
      </w:r>
      <w:proofErr w:type="gramEnd"/>
      <w:r w:rsidR="00792FAF">
        <w:rPr>
          <w:rFonts w:ascii="Arial" w:eastAsia="Times New Roman" w:hAnsi="Arial" w:cs="Arial"/>
          <w:sz w:val="24"/>
          <w:szCs w:val="24"/>
          <w:lang w:eastAsia="pl-PL"/>
        </w:rPr>
        <w:t xml:space="preserve"> korzystanie z narzędzi i kanałów uprzednio zaakceptowanych przez </w:t>
      </w:r>
      <w:r w:rsidR="00792F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ins w:id="34" w:author="Grzyb Jacek" w:date="2025-11-20T11:25:00Z" w16du:dateUtc="2025-11-20T10:25:00Z">
        <w:r w:rsidR="009C5643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t>;</w:t>
        </w:r>
      </w:ins>
      <w:del w:id="35" w:author="Grzyb Jacek" w:date="2025-11-20T11:25:00Z" w16du:dateUtc="2025-11-20T10:25:00Z">
        <w:r w:rsidR="00792FAF" w:rsidDel="009C5643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delText>.</w:delText>
        </w:r>
      </w:del>
    </w:p>
    <w:p w14:paraId="4FD04187" w14:textId="44673383" w:rsidR="007828B0" w:rsidRPr="007828B0" w:rsidRDefault="007828B0" w:rsidP="007828B0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z należytą starannością stosować właściwe oraz prawidłowo wdrożone zabezpieczenia techniczne i organizacyjne mające na celu ochronę</w:t>
      </w:r>
      <w:r w:rsidRPr="00D52AE1">
        <w:t xml:space="preserve"> </w:t>
      </w:r>
      <w:r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przed uzyskaniem nieuprawnionego dostępu do tychże </w:t>
      </w:r>
      <w:r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wskutek zdarzeń stanowiących zagrożenia i ryzyka naruszenia poufności </w:t>
      </w:r>
      <w:r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m.in. ataków cybernetycznych, wycieków danych (w tym wycieków </w:t>
      </w:r>
      <w:r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</w:t>
      </w:r>
      <w:r w:rsidR="00FD2017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plikach elektronicznych), przy czym zabezpieczenia powinny być </w:t>
      </w:r>
      <w:bookmarkStart w:id="36" w:name="_Hlk180674364"/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adekwatne do każdego rodzaju zagrożeń i </w:t>
      </w:r>
      <w:proofErr w:type="spellStart"/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ryzyk</w:t>
      </w:r>
      <w:proofErr w:type="spellEnd"/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bookmarkEnd w:id="36"/>
    </w:p>
    <w:p w14:paraId="5CAE2311" w14:textId="3585346D" w:rsidR="00C75D10" w:rsidRPr="007828B0" w:rsidRDefault="00C75D10" w:rsidP="00083F67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</w:t>
      </w:r>
      <w:r w:rsidR="00792FAF">
        <w:rPr>
          <w:rFonts w:ascii="Arial" w:eastAsia="Times New Roman" w:hAnsi="Arial" w:cs="Arial"/>
          <w:sz w:val="24"/>
          <w:szCs w:val="24"/>
          <w:lang w:eastAsia="pl-PL"/>
        </w:rPr>
        <w:t xml:space="preserve">i 6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  <w:r w:rsidR="007828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37" w:name="_Hlk181011506"/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</w:t>
      </w:r>
      <w:r w:rsidR="00FD201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ust. 1 pkt 3 dotyczą również </w:t>
      </w:r>
      <w:r w:rsidR="007828B0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7828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7828B0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7828B0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dysponują osoby określone w § 2 ust. 5</w:t>
      </w:r>
      <w:r w:rsidR="00792F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 6</w:t>
      </w:r>
      <w:r w:rsidR="007828B0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</w:t>
      </w:r>
      <w:r w:rsidR="007828B0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7828B0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7828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828B0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7828B0" w:rsidRPr="00E12A02">
        <w:t xml:space="preserve"> </w:t>
      </w:r>
      <w:r w:rsidR="007828B0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należytą starannością w odniesieniu do </w:t>
      </w:r>
      <w:r w:rsidR="007828B0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7828B0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7828B0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37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552CB12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tworzonych w celu awaryjnego odtworzenia danych na wypadek ich utraty,</w:t>
      </w:r>
      <w:r w:rsidR="00792F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tymczasowej niedostępności,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których usunięcie nie jest możliwe przy ekonomicznie racjonalnych kosztach</w:t>
      </w:r>
      <w:r w:rsidR="00792F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nie jest możliwe ze względów technicznych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376435CD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</w:t>
      </w:r>
      <w:r w:rsidR="00FD20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oraz  prawidłowości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1A70B80A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do  wykazania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</w:t>
      </w:r>
      <w:r w:rsidR="00FD20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941F96B" w14:textId="77777777" w:rsid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jeżeli jego zdaniem wydane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mu  polecenie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ramach działań, o którym mowa w ust. 1 stanowić będzie naruszenie aktualnych przepisów, a w szczególności przepisów o ochronie danych osobowych.</w:t>
      </w:r>
    </w:p>
    <w:p w14:paraId="30161ADB" w14:textId="0DE7C223" w:rsidR="007828B0" w:rsidRPr="007828B0" w:rsidRDefault="007828B0" w:rsidP="007828B0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38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39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3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40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38"/>
      <w:bookmarkEnd w:id="40"/>
    </w:p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0D7D7306" w14:textId="5F5177D6" w:rsidR="00C75D10" w:rsidRPr="007828B0" w:rsidRDefault="00C75D10" w:rsidP="00083F6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="00C561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828B0">
        <w:rPr>
          <w:rFonts w:ascii="Arial" w:eastAsia="Times New Roman" w:hAnsi="Arial" w:cs="Arial"/>
          <w:sz w:val="24"/>
          <w:szCs w:val="24"/>
          <w:lang w:eastAsia="pl-PL"/>
        </w:rPr>
        <w:t xml:space="preserve">okres bezterminowy, obejmujący okres zarówno trwania </w:t>
      </w:r>
      <w:r w:rsidRPr="007828B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7828B0">
        <w:rPr>
          <w:rFonts w:ascii="Arial" w:eastAsia="Times New Roman" w:hAnsi="Arial" w:cs="Arial"/>
          <w:sz w:val="24"/>
          <w:szCs w:val="24"/>
          <w:lang w:eastAsia="pl-PL"/>
        </w:rPr>
        <w:t xml:space="preserve"> jak i okres po wypowiedzeniu </w:t>
      </w:r>
      <w:r w:rsidRPr="007828B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7828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B26FF1" w14:textId="2E941B87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wypowiedzieć </w:t>
      </w:r>
      <w:r w:rsidR="00265C27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mowę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 z zachowaniem okresu wypowiedzenia wynoszącego </w:t>
      </w:r>
      <w:r w:rsidR="006A4A45">
        <w:rPr>
          <w:rFonts w:ascii="Arial" w:eastAsia="Times New Roman" w:hAnsi="Arial" w:cs="Arial"/>
          <w:sz w:val="24"/>
          <w:szCs w:val="24"/>
          <w:lang w:eastAsia="pl-PL"/>
        </w:rPr>
        <w:t xml:space="preserve">3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miesiące ze skutkiem na koniec miesiąca. 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23BC8676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EA3B05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1" w:author="Grzyb Jacek" w:date="2025-11-20T11:31:00Z" w16du:dateUtc="2025-11-20T10:3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2" w:author="Grzyb Jacek" w:date="2025-11-20T11:31:00Z" w16du:dateUtc="2025-11-20T10:3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</w:t>
      </w:r>
    </w:p>
    <w:p w14:paraId="1B716B37" w14:textId="77777777" w:rsidR="00C75D10" w:rsidRPr="00EA3B05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3" w:author="Grzyb Jacek" w:date="2025-11-20T11:31:00Z" w16du:dateUtc="2025-11-20T10:3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4" w:author="Grzyb Jacek" w:date="2025-11-20T11:31:00Z" w16du:dateUtc="2025-11-20T10:31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EA3B05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5" w:author="Grzyb Jacek" w:date="2025-11-20T11:32:00Z" w16du:dateUtc="2025-11-20T10:32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6" w:author="Grzyb Jacek" w:date="2025-11-20T11:32:00Z" w16du:dateUtc="2025-11-20T10:32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</w:t>
      </w:r>
    </w:p>
    <w:p w14:paraId="4A76054B" w14:textId="77777777" w:rsidR="00C75D10" w:rsidRPr="00EA3B05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7" w:author="Grzyb Jacek" w:date="2025-11-20T11:32:00Z" w16du:dateUtc="2025-11-20T10:32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</w:pP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48" w:author="Grzyb Jacek" w:date="2025-11-20T11:32:00Z" w16du:dateUtc="2025-11-20T10:32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______________________________________________</w:t>
      </w:r>
    </w:p>
    <w:p w14:paraId="2CB5E1F1" w14:textId="715124CE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</w:t>
      </w:r>
      <w:r w:rsidR="00FD20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49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49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50FDF67C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50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50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D201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39E5D26E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</w:t>
      </w:r>
      <w:r w:rsidR="00782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pkt 1-2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</w:t>
      </w:r>
      <w:r w:rsidR="00FD201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2F6EC827" w14:textId="40C6A891" w:rsidR="007828B0" w:rsidRPr="007828B0" w:rsidRDefault="007828B0" w:rsidP="007828B0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51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</w:t>
      </w:r>
      <w:r w:rsidR="00FD201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organizacyjnych mających na celu ochronę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  <w:bookmarkEnd w:id="51"/>
    </w:p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niewypełnienie obowiązku zwrotu bądź odmowę zwrotu </w:t>
      </w:r>
      <w:proofErr w:type="gramStart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proofErr w:type="gramEnd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14899F2" w14:textId="3CF4F060" w:rsidR="007828B0" w:rsidRPr="007828B0" w:rsidRDefault="007828B0" w:rsidP="00083F67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52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52"/>
      <w:r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31D0D982" w14:textId="46CB655C" w:rsidR="00C75D10" w:rsidRPr="004E2212" w:rsidRDefault="00C75D10" w:rsidP="004E2212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spacing w:after="120"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22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4E22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4E221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</w:t>
      </w:r>
      <w:proofErr w:type="gramStart"/>
      <w:r w:rsidRPr="004E2212">
        <w:rPr>
          <w:rFonts w:ascii="Arial" w:eastAsia="Times New Roman" w:hAnsi="Arial" w:cs="Arial"/>
          <w:sz w:val="24"/>
          <w:szCs w:val="24"/>
          <w:lang w:eastAsia="pl-PL"/>
        </w:rPr>
        <w:t>o  której</w:t>
      </w:r>
      <w:proofErr w:type="gramEnd"/>
      <w:r w:rsidRPr="004E2212">
        <w:rPr>
          <w:rFonts w:ascii="Arial" w:eastAsia="Times New Roman" w:hAnsi="Arial" w:cs="Arial"/>
          <w:sz w:val="24"/>
          <w:szCs w:val="24"/>
          <w:lang w:eastAsia="pl-PL"/>
        </w:rPr>
        <w:t>  mowa w ust. 1 w wysokości</w:t>
      </w:r>
      <w:r w:rsidR="00721DBB"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01367"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20 000,00 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PLN (słownie </w:t>
      </w:r>
      <w:r w:rsidR="00E01367"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dwadzieścia tysięcy 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złotych) za każde z opisanych w ust.1 naruszeń postanowień niniejszej </w:t>
      </w:r>
      <w:r w:rsidRPr="004E2212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E2212">
      <w:pPr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</w:t>
      </w:r>
      <w:proofErr w:type="gramStart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proofErr w:type="gramEnd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jeżeli podstawą </w:t>
      </w:r>
      <w:proofErr w:type="gramStart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  jej</w:t>
      </w:r>
      <w:proofErr w:type="gramEnd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żądania jest ta sama okoliczność stanowiąca jednocześnie przyczynę żądania innej kary umownej. </w:t>
      </w:r>
    </w:p>
    <w:p w14:paraId="7750B7B2" w14:textId="77777777" w:rsidR="00C75D10" w:rsidRPr="00C75D10" w:rsidRDefault="00C75D10" w:rsidP="004E221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083F6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6CA1687" w:rsidR="00C75D10" w:rsidRPr="00C75D10" w:rsidRDefault="00C75D10" w:rsidP="004E221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E01367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E01367">
        <w:rPr>
          <w:rFonts w:ascii="Arial" w:eastAsia="Times New Roman" w:hAnsi="Arial" w:cs="Arial"/>
          <w:i/>
          <w:sz w:val="24"/>
          <w:szCs w:val="24"/>
          <w:lang w:eastAsia="pl-PL"/>
        </w:rPr>
        <w:t>dziesięciu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</w:t>
      </w: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53" w:author="Grzyb Jacek" w:date="2025-11-20T11:35:00Z" w16du:dateUtc="2025-11-20T10:35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w </w:t>
      </w: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§… ust. …</w:t>
      </w:r>
      <w:r w:rsidRPr="00EA3B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612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E221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44B5BB2D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E01367">
        <w:rPr>
          <w:rFonts w:ascii="Arial" w:eastAsia="Times New Roman" w:hAnsi="Arial" w:cs="Arial"/>
          <w:sz w:val="24"/>
          <w:szCs w:val="24"/>
          <w:lang w:eastAsia="pl-PL"/>
        </w:rPr>
        <w:t xml:space="preserve">tj. </w:t>
      </w:r>
      <w:r w:rsidR="00E01367" w:rsidRPr="00625FFF">
        <w:rPr>
          <w:rFonts w:ascii="Arial" w:eastAsia="Times New Roman" w:hAnsi="Arial" w:cs="Arial"/>
          <w:sz w:val="24"/>
          <w:szCs w:val="24"/>
          <w:lang w:eastAsia="pl-PL"/>
        </w:rPr>
        <w:t>Dz. U. z 20</w:t>
      </w:r>
      <w:r w:rsidR="004E2212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="00E01367" w:rsidRPr="00625FFF">
        <w:rPr>
          <w:rFonts w:ascii="Arial" w:eastAsia="Times New Roman" w:hAnsi="Arial" w:cs="Arial"/>
          <w:sz w:val="24"/>
          <w:szCs w:val="24"/>
          <w:lang w:eastAsia="pl-PL"/>
        </w:rPr>
        <w:t xml:space="preserve"> r. poz. 2</w:t>
      </w:r>
      <w:r w:rsidR="004E221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7EB0292" w:rsidR="00C75D10" w:rsidRPr="00C75D10" w:rsidRDefault="00C75D10" w:rsidP="00E01367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</w:t>
      </w:r>
      <w:r w:rsidR="00FD20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a w szczególności przepisom ustawy z dnia 5 sierpnia 2010 r. o ochronie informacji niejawnych (</w:t>
      </w:r>
      <w:ins w:id="54" w:author="Grzyb Jacek" w:date="2025-11-20T11:36:00Z" w16du:dateUtc="2025-11-20T10:36:00Z">
        <w:r w:rsidR="00EA3B05" w:rsidRPr="00437476">
          <w:rPr>
            <w:rFonts w:ascii="Arial" w:hAnsi="Arial" w:cs="Arial"/>
          </w:rPr>
          <w:t>Dz.U. 2025 poz. 1209</w:t>
        </w:r>
      </w:ins>
      <w:del w:id="55" w:author="Grzyb Jacek" w:date="2025-11-20T11:36:00Z" w16du:dateUtc="2025-11-20T10:36:00Z">
        <w:r w:rsidR="00E01367" w:rsidRPr="00E01367" w:rsidDel="00EA3B05">
          <w:rPr>
            <w:rFonts w:ascii="Arial" w:eastAsia="Times New Roman" w:hAnsi="Arial" w:cs="Arial"/>
            <w:sz w:val="24"/>
            <w:szCs w:val="24"/>
            <w:lang w:eastAsia="pl-PL"/>
          </w:rPr>
          <w:delText>tj. Dz. U. z 2019 r., poz. 742 z późn. zm.)</w:delText>
        </w:r>
        <w:r w:rsidRPr="00C75D10" w:rsidDel="00EA3B05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 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</w:t>
      </w:r>
      <w:del w:id="56" w:author="Grzyb Jacek" w:date="2025-11-20T11:36:00Z" w16du:dateUtc="2025-11-20T10:36:00Z">
        <w:r w:rsidR="00FD2017" w:rsidDel="00EA3B05">
          <w:rPr>
            <w:rFonts w:ascii="Arial" w:eastAsia="Times New Roman" w:hAnsi="Arial" w:cs="Arial"/>
            <w:sz w:val="24"/>
            <w:szCs w:val="24"/>
            <w:lang w:eastAsia="pl-PL"/>
          </w:rPr>
          <w:br/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pod  rygorem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 którym sformułują postanowienia zastępcze, których cel </w:t>
      </w:r>
      <w:proofErr w:type="gramStart"/>
      <w:r w:rsidRPr="00C75D10">
        <w:rPr>
          <w:rFonts w:ascii="Arial" w:eastAsia="Times New Roman" w:hAnsi="Arial" w:cs="Arial"/>
          <w:sz w:val="24"/>
          <w:szCs w:val="24"/>
          <w:lang w:eastAsia="pl-PL"/>
        </w:rPr>
        <w:t>gospodarczy i ekonomiczny</w:t>
      </w:r>
      <w:proofErr w:type="gramEnd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77F37D16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1B265F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="002573A4">
        <w:rPr>
          <w:rFonts w:ascii="Arial" w:eastAsia="Times New Roman" w:hAnsi="Arial" w:cs="Arial"/>
          <w:sz w:val="24"/>
          <w:szCs w:val="24"/>
          <w:lang w:eastAsia="pl-PL"/>
        </w:rPr>
        <w:t xml:space="preserve"> d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1DE06376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="002573A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D771F8D" w14:textId="77777777" w:rsidR="004E2212" w:rsidRPr="00C75D10" w:rsidRDefault="004E2212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0927AEEA" w:rsidR="00C75D10" w:rsidRPr="004E2212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4E2212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 w:rsidRPr="004E2212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4E2212">
        <w:rPr>
          <w:rFonts w:ascii="Arial" w:eastAsia="Times New Roman" w:hAnsi="Arial" w:cs="Arial"/>
          <w:sz w:val="24"/>
          <w:szCs w:val="24"/>
          <w:lang w:eastAsia="pl-PL"/>
        </w:rPr>
        <w:t>formie elektronicznej.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57" w:author="Grzyb Jacek" w:date="2025-11-20T11:38:00Z" w16du:dateUtc="2025-11-20T10:38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____________________________</w:t>
      </w:r>
      <w:r w:rsidRPr="00EA3B05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58" w:author="Grzyb Jacek" w:date="2025-11-20T11:38:00Z" w16du:dateUtc="2025-11-20T10:38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ab/>
        <w:t>__________________________</w:t>
      </w:r>
    </w:p>
    <w:p w14:paraId="5C153F26" w14:textId="4379CA5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</w:p>
    <w:p w14:paraId="5FED6819" w14:textId="1778DDF5" w:rsidR="008E585B" w:rsidRDefault="008E585B" w:rsidP="004E2212">
      <w:pPr>
        <w:suppressAutoHyphens/>
        <w:spacing w:after="0" w:line="360" w:lineRule="auto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918A2"/>
    <w:multiLevelType w:val="hybridMultilevel"/>
    <w:tmpl w:val="CE14552E"/>
    <w:lvl w:ilvl="0" w:tplc="B922F2A4">
      <w:start w:val="2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30A23CAE"/>
    <w:lvl w:ilvl="0" w:tplc="66AC3A90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669E27E2"/>
    <w:lvl w:ilvl="0" w:tplc="6D188894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065434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zyb Jacek">
    <w15:presenceInfo w15:providerId="AD" w15:userId="S::PLK076745@office.plk-sa.pl::85ac0029-623a-43f8-819f-ae18f0cf60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30A9C"/>
    <w:rsid w:val="000408B5"/>
    <w:rsid w:val="00080E7B"/>
    <w:rsid w:val="00083F67"/>
    <w:rsid w:val="001847BE"/>
    <w:rsid w:val="001A6BF4"/>
    <w:rsid w:val="001B265F"/>
    <w:rsid w:val="002071E1"/>
    <w:rsid w:val="00215F5D"/>
    <w:rsid w:val="00222C53"/>
    <w:rsid w:val="002573A4"/>
    <w:rsid w:val="00265C27"/>
    <w:rsid w:val="00477F55"/>
    <w:rsid w:val="00484858"/>
    <w:rsid w:val="004A7741"/>
    <w:rsid w:val="004E2212"/>
    <w:rsid w:val="00571131"/>
    <w:rsid w:val="00584A81"/>
    <w:rsid w:val="005927F5"/>
    <w:rsid w:val="005A64D2"/>
    <w:rsid w:val="005B08AD"/>
    <w:rsid w:val="00612FFD"/>
    <w:rsid w:val="00622D5F"/>
    <w:rsid w:val="00636120"/>
    <w:rsid w:val="006476DE"/>
    <w:rsid w:val="006A4A45"/>
    <w:rsid w:val="006E7388"/>
    <w:rsid w:val="00713158"/>
    <w:rsid w:val="00721DBB"/>
    <w:rsid w:val="007828B0"/>
    <w:rsid w:val="00792FAF"/>
    <w:rsid w:val="007E289D"/>
    <w:rsid w:val="007E718F"/>
    <w:rsid w:val="00805BD8"/>
    <w:rsid w:val="0087607E"/>
    <w:rsid w:val="008C41C4"/>
    <w:rsid w:val="008E585B"/>
    <w:rsid w:val="00943845"/>
    <w:rsid w:val="009559FC"/>
    <w:rsid w:val="00956D55"/>
    <w:rsid w:val="00973440"/>
    <w:rsid w:val="00991F4C"/>
    <w:rsid w:val="00993DBC"/>
    <w:rsid w:val="009A3B38"/>
    <w:rsid w:val="009C5643"/>
    <w:rsid w:val="00AE14B5"/>
    <w:rsid w:val="00B500DB"/>
    <w:rsid w:val="00B6076F"/>
    <w:rsid w:val="00C56120"/>
    <w:rsid w:val="00C60BFB"/>
    <w:rsid w:val="00C75D10"/>
    <w:rsid w:val="00C7602A"/>
    <w:rsid w:val="00CB7D9D"/>
    <w:rsid w:val="00D20F85"/>
    <w:rsid w:val="00D56033"/>
    <w:rsid w:val="00E01367"/>
    <w:rsid w:val="00E22F30"/>
    <w:rsid w:val="00E869DC"/>
    <w:rsid w:val="00EA3B05"/>
    <w:rsid w:val="00ED4E28"/>
    <w:rsid w:val="00ED58B6"/>
    <w:rsid w:val="00EE5465"/>
    <w:rsid w:val="00F95885"/>
    <w:rsid w:val="00FB6134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customStyle="1" w:styleId="Default">
    <w:name w:val="Default"/>
    <w:rsid w:val="006A4A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A4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2441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Grzyb Jacek</cp:lastModifiedBy>
  <cp:revision>4</cp:revision>
  <cp:lastPrinted>2025-02-19T07:06:00Z</cp:lastPrinted>
  <dcterms:created xsi:type="dcterms:W3CDTF">2025-11-19T12:20:00Z</dcterms:created>
  <dcterms:modified xsi:type="dcterms:W3CDTF">2025-11-20T10:38:00Z</dcterms:modified>
</cp:coreProperties>
</file>